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ind w:firstLine="0"/>
              <w:jc w:val="left"/>
            </w:pPr>
          </w:p>
        </w:tc>
      </w:tr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32561F" w:rsidP="0059632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2561F">
              <w:rPr>
                <w:b/>
                <w:sz w:val="26"/>
                <w:szCs w:val="26"/>
              </w:rPr>
              <w:t>2217151</w:t>
            </w:r>
          </w:p>
        </w:tc>
      </w:tr>
    </w:tbl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Default="0026453A" w:rsidP="0026453A"/>
    <w:p w:rsidR="005C1050" w:rsidRPr="0026453A" w:rsidRDefault="005C1050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511B1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proofErr w:type="spellStart"/>
      <w:r w:rsidR="00725159">
        <w:rPr>
          <w:b/>
          <w:sz w:val="26"/>
          <w:szCs w:val="26"/>
        </w:rPr>
        <w:t>рубемаста</w:t>
      </w:r>
      <w:proofErr w:type="spellEnd"/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32561F">
        <w:rPr>
          <w:b/>
          <w:sz w:val="26"/>
          <w:szCs w:val="26"/>
        </w:rPr>
        <w:t>401</w:t>
      </w:r>
      <w:r w:rsidR="0032561F">
        <w:rPr>
          <w:b/>
          <w:sz w:val="26"/>
          <w:szCs w:val="26"/>
          <w:lang w:val="en-US"/>
        </w:rPr>
        <w:t>L</w:t>
      </w:r>
      <w:r w:rsidR="000511B1">
        <w:rPr>
          <w:b/>
          <w:sz w:val="26"/>
          <w:szCs w:val="26"/>
        </w:rPr>
        <w:t>.</w:t>
      </w:r>
    </w:p>
    <w:p w:rsidR="00177783" w:rsidRPr="00177783" w:rsidRDefault="00FC4AEB" w:rsidP="00773399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32561F" w:rsidRPr="0032561F">
        <w:rPr>
          <w:b/>
          <w:sz w:val="26"/>
          <w:szCs w:val="26"/>
        </w:rPr>
        <w:t>РУБЕМАСТ РНК 400/7.5</w:t>
      </w:r>
      <w:r w:rsidR="008B01C9">
        <w:rPr>
          <w:b/>
          <w:sz w:val="26"/>
          <w:szCs w:val="26"/>
        </w:rPr>
        <w:t>)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40597" w:rsidRPr="00101DD6" w:rsidRDefault="00440597" w:rsidP="00440597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8940A2">
      <w:pPr>
        <w:pStyle w:val="ad"/>
        <w:numPr>
          <w:ilvl w:val="1"/>
          <w:numId w:val="3"/>
        </w:numPr>
        <w:tabs>
          <w:tab w:val="left" w:pos="567"/>
        </w:tabs>
        <w:ind w:left="0" w:firstLine="106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7C145F">
        <w:rPr>
          <w:sz w:val="24"/>
          <w:szCs w:val="24"/>
        </w:rPr>
        <w:t>треб</w:t>
      </w:r>
      <w:r w:rsidR="00FC4AEB">
        <w:rPr>
          <w:sz w:val="24"/>
          <w:szCs w:val="24"/>
        </w:rPr>
        <w:t xml:space="preserve">ования и характеристики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 w:rsidR="008940A2" w:rsidRPr="008940A2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B160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7C145F">
        <w:rPr>
          <w:sz w:val="24"/>
          <w:szCs w:val="24"/>
        </w:rPr>
        <w:t>таблице:</w:t>
      </w:r>
    </w:p>
    <w:p w:rsidR="005C1050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2209"/>
        <w:gridCol w:w="6691"/>
      </w:tblGrid>
      <w:tr w:rsidR="008940A2" w:rsidRPr="00A521C1" w:rsidTr="00266BBD">
        <w:tc>
          <w:tcPr>
            <w:tcW w:w="592" w:type="dxa"/>
            <w:shd w:val="clear" w:color="auto" w:fill="auto"/>
          </w:tcPr>
          <w:p w:rsidR="008940A2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8940A2" w:rsidRPr="00266BBD">
              <w:rPr>
                <w:sz w:val="26"/>
                <w:szCs w:val="26"/>
              </w:rPr>
              <w:t xml:space="preserve"> </w:t>
            </w:r>
            <w:proofErr w:type="gramStart"/>
            <w:r w:rsidR="008940A2" w:rsidRPr="00266BBD">
              <w:rPr>
                <w:sz w:val="26"/>
                <w:szCs w:val="26"/>
              </w:rPr>
              <w:t>п</w:t>
            </w:r>
            <w:proofErr w:type="gramEnd"/>
            <w:r w:rsidR="008940A2" w:rsidRPr="00266BBD">
              <w:rPr>
                <w:sz w:val="26"/>
                <w:szCs w:val="26"/>
              </w:rPr>
              <w:t>/п</w:t>
            </w:r>
          </w:p>
        </w:tc>
        <w:tc>
          <w:tcPr>
            <w:tcW w:w="2209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91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725159" w:rsidRPr="00A521C1" w:rsidTr="00725159">
        <w:trPr>
          <w:trHeight w:val="407"/>
        </w:trPr>
        <w:tc>
          <w:tcPr>
            <w:tcW w:w="592" w:type="dxa"/>
            <w:vMerge w:val="restart"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 w:val="restart"/>
            <w:shd w:val="clear" w:color="auto" w:fill="auto"/>
            <w:vAlign w:val="center"/>
          </w:tcPr>
          <w:p w:rsidR="00725159" w:rsidRPr="0032561F" w:rsidRDefault="00725159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  <w:lang w:val="en-US"/>
              </w:rPr>
            </w:pPr>
            <w:r w:rsidRPr="0032561F">
              <w:rPr>
                <w:sz w:val="26"/>
                <w:szCs w:val="26"/>
              </w:rPr>
              <w:t>РУБЕМАСТ РНК 400/7.5</w:t>
            </w:r>
          </w:p>
        </w:tc>
        <w:tc>
          <w:tcPr>
            <w:tcW w:w="6691" w:type="dxa"/>
            <w:shd w:val="clear" w:color="auto" w:fill="auto"/>
          </w:tcPr>
          <w:p w:rsidR="00725159" w:rsidRPr="00725159" w:rsidRDefault="00725159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25159">
              <w:rPr>
                <w:sz w:val="24"/>
                <w:szCs w:val="24"/>
              </w:rPr>
              <w:t>Разрывная сила пр</w:t>
            </w:r>
            <w:r w:rsidR="002C1597">
              <w:rPr>
                <w:sz w:val="24"/>
                <w:szCs w:val="24"/>
              </w:rPr>
              <w:t>и растяжении, кгс, не менее – 34</w:t>
            </w:r>
            <w:r w:rsidRPr="00725159">
              <w:rPr>
                <w:sz w:val="24"/>
                <w:szCs w:val="24"/>
              </w:rPr>
              <w:t xml:space="preserve"> (факт 40)  </w:t>
            </w:r>
          </w:p>
        </w:tc>
      </w:tr>
      <w:tr w:rsidR="00725159" w:rsidRPr="00A521C1" w:rsidTr="0073392D">
        <w:trPr>
          <w:trHeight w:val="837"/>
        </w:trPr>
        <w:tc>
          <w:tcPr>
            <w:tcW w:w="592" w:type="dxa"/>
            <w:vMerge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725159" w:rsidRPr="0032561F" w:rsidRDefault="00725159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725159" w:rsidRPr="00725159" w:rsidRDefault="00725159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25159">
              <w:rPr>
                <w:sz w:val="24"/>
                <w:szCs w:val="24"/>
              </w:rPr>
              <w:t>Температура хрупкости покровного состава, °С, не выше - -15</w:t>
            </w:r>
            <w:proofErr w:type="gramStart"/>
            <w:r w:rsidRPr="00725159">
              <w:rPr>
                <w:sz w:val="24"/>
                <w:szCs w:val="24"/>
              </w:rPr>
              <w:t xml:space="preserve"> °С</w:t>
            </w:r>
            <w:proofErr w:type="gramEnd"/>
            <w:r w:rsidRPr="00725159">
              <w:rPr>
                <w:sz w:val="24"/>
                <w:szCs w:val="24"/>
              </w:rPr>
              <w:t xml:space="preserve">  </w:t>
            </w:r>
            <w:proofErr w:type="spellStart"/>
            <w:r w:rsidRPr="00725159">
              <w:rPr>
                <w:sz w:val="24"/>
                <w:szCs w:val="24"/>
              </w:rPr>
              <w:t>Водопоглащение</w:t>
            </w:r>
            <w:proofErr w:type="spellEnd"/>
            <w:r w:rsidRPr="00725159">
              <w:rPr>
                <w:sz w:val="24"/>
                <w:szCs w:val="24"/>
              </w:rPr>
              <w:t xml:space="preserve"> за 24 часа, %, не более – 1,5  </w:t>
            </w:r>
          </w:p>
        </w:tc>
      </w:tr>
      <w:tr w:rsidR="00725159" w:rsidRPr="00A521C1" w:rsidTr="00725159">
        <w:trPr>
          <w:trHeight w:val="660"/>
        </w:trPr>
        <w:tc>
          <w:tcPr>
            <w:tcW w:w="592" w:type="dxa"/>
            <w:vMerge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725159" w:rsidRPr="0032561F" w:rsidRDefault="00725159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725159" w:rsidRPr="00725159" w:rsidRDefault="00725159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25159">
              <w:rPr>
                <w:sz w:val="24"/>
                <w:szCs w:val="24"/>
              </w:rPr>
              <w:t>Масса покровного состава, г/м</w:t>
            </w:r>
            <w:proofErr w:type="gramStart"/>
            <w:r w:rsidRPr="00725159">
              <w:rPr>
                <w:sz w:val="24"/>
                <w:szCs w:val="24"/>
              </w:rPr>
              <w:t>2</w:t>
            </w:r>
            <w:proofErr w:type="gramEnd"/>
            <w:r w:rsidRPr="00725159">
              <w:rPr>
                <w:sz w:val="24"/>
                <w:szCs w:val="24"/>
              </w:rPr>
              <w:t xml:space="preserve">, не менее в том числе с нижней стороны – 2100; 1500  </w:t>
            </w:r>
          </w:p>
        </w:tc>
      </w:tr>
      <w:tr w:rsidR="00725159" w:rsidRPr="00A521C1" w:rsidTr="00725159">
        <w:trPr>
          <w:trHeight w:val="523"/>
        </w:trPr>
        <w:tc>
          <w:tcPr>
            <w:tcW w:w="592" w:type="dxa"/>
            <w:vMerge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725159" w:rsidRPr="0032561F" w:rsidRDefault="00725159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725159" w:rsidRPr="00725159" w:rsidRDefault="00725159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25159">
              <w:rPr>
                <w:sz w:val="24"/>
                <w:szCs w:val="24"/>
              </w:rPr>
              <w:t xml:space="preserve">Потеря посыпки, </w:t>
            </w:r>
            <w:proofErr w:type="gramStart"/>
            <w:r w:rsidRPr="00725159">
              <w:rPr>
                <w:sz w:val="24"/>
                <w:szCs w:val="24"/>
              </w:rPr>
              <w:t>г</w:t>
            </w:r>
            <w:proofErr w:type="gramEnd"/>
            <w:r w:rsidRPr="00725159">
              <w:rPr>
                <w:sz w:val="24"/>
                <w:szCs w:val="24"/>
              </w:rPr>
              <w:t xml:space="preserve">/образец, не более - 3  </w:t>
            </w:r>
          </w:p>
        </w:tc>
      </w:tr>
      <w:tr w:rsidR="00725159" w:rsidRPr="00A521C1" w:rsidTr="00725159">
        <w:trPr>
          <w:trHeight w:val="782"/>
        </w:trPr>
        <w:tc>
          <w:tcPr>
            <w:tcW w:w="592" w:type="dxa"/>
            <w:vMerge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725159" w:rsidRPr="0032561F" w:rsidRDefault="00725159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725159" w:rsidRPr="00725159" w:rsidRDefault="00725159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25159">
              <w:rPr>
                <w:sz w:val="24"/>
                <w:szCs w:val="24"/>
              </w:rPr>
              <w:t xml:space="preserve">Гибкость. При испытании на стержне радиусом 25 мм, на поверхности образца не должно быть трещин при </w:t>
            </w:r>
            <w:proofErr w:type="spellStart"/>
            <w:r w:rsidRPr="00725159">
              <w:rPr>
                <w:sz w:val="24"/>
                <w:szCs w:val="24"/>
              </w:rPr>
              <w:t>t</w:t>
            </w:r>
            <w:proofErr w:type="spellEnd"/>
            <w:r w:rsidRPr="00725159">
              <w:rPr>
                <w:sz w:val="24"/>
                <w:szCs w:val="24"/>
              </w:rPr>
              <w:t>, °С - 5</w:t>
            </w:r>
            <w:proofErr w:type="gramStart"/>
            <w:r w:rsidRPr="00725159">
              <w:rPr>
                <w:sz w:val="24"/>
                <w:szCs w:val="24"/>
              </w:rPr>
              <w:t>°С</w:t>
            </w:r>
            <w:proofErr w:type="gramEnd"/>
            <w:r w:rsidRPr="00725159">
              <w:rPr>
                <w:sz w:val="24"/>
                <w:szCs w:val="24"/>
              </w:rPr>
              <w:t> </w:t>
            </w:r>
          </w:p>
        </w:tc>
      </w:tr>
      <w:tr w:rsidR="00725159" w:rsidRPr="00A521C1" w:rsidTr="00725159">
        <w:trPr>
          <w:trHeight w:val="695"/>
        </w:trPr>
        <w:tc>
          <w:tcPr>
            <w:tcW w:w="592" w:type="dxa"/>
            <w:vMerge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725159" w:rsidRPr="0032561F" w:rsidRDefault="00725159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725159" w:rsidRPr="00725159" w:rsidRDefault="00725159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25159">
              <w:rPr>
                <w:sz w:val="24"/>
                <w:szCs w:val="24"/>
              </w:rPr>
              <w:t>Водонепроницаемость под давлением 0,01 кгс/см</w:t>
            </w:r>
            <w:proofErr w:type="gramStart"/>
            <w:r w:rsidRPr="00725159">
              <w:rPr>
                <w:sz w:val="24"/>
                <w:szCs w:val="24"/>
              </w:rPr>
              <w:t>2</w:t>
            </w:r>
            <w:proofErr w:type="gramEnd"/>
            <w:r w:rsidRPr="00725159">
              <w:rPr>
                <w:sz w:val="24"/>
                <w:szCs w:val="24"/>
              </w:rPr>
              <w:t xml:space="preserve">, час, не менее – 72  </w:t>
            </w:r>
          </w:p>
        </w:tc>
      </w:tr>
      <w:tr w:rsidR="00725159" w:rsidRPr="00A521C1" w:rsidTr="00725159">
        <w:trPr>
          <w:trHeight w:val="904"/>
        </w:trPr>
        <w:tc>
          <w:tcPr>
            <w:tcW w:w="592" w:type="dxa"/>
            <w:vMerge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725159" w:rsidRPr="0032561F" w:rsidRDefault="00725159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725159" w:rsidRPr="00725159" w:rsidRDefault="00725159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25159">
              <w:rPr>
                <w:sz w:val="24"/>
                <w:szCs w:val="24"/>
              </w:rPr>
              <w:t xml:space="preserve">Теплостойкость в течение 2 часов при </w:t>
            </w:r>
            <w:proofErr w:type="spellStart"/>
            <w:r w:rsidRPr="00725159">
              <w:rPr>
                <w:sz w:val="24"/>
                <w:szCs w:val="24"/>
              </w:rPr>
              <w:t>t</w:t>
            </w:r>
            <w:proofErr w:type="gramStart"/>
            <w:r w:rsidRPr="00725159">
              <w:rPr>
                <w:sz w:val="24"/>
                <w:szCs w:val="24"/>
              </w:rPr>
              <w:t>°С</w:t>
            </w:r>
            <w:proofErr w:type="spellEnd"/>
            <w:proofErr w:type="gramEnd"/>
            <w:r w:rsidRPr="00725159">
              <w:rPr>
                <w:sz w:val="24"/>
                <w:szCs w:val="24"/>
              </w:rPr>
              <w:t xml:space="preserve">, не ниже - +70  </w:t>
            </w:r>
          </w:p>
        </w:tc>
      </w:tr>
      <w:tr w:rsidR="00725159" w:rsidRPr="00A521C1" w:rsidTr="00725159">
        <w:trPr>
          <w:trHeight w:val="738"/>
        </w:trPr>
        <w:tc>
          <w:tcPr>
            <w:tcW w:w="592" w:type="dxa"/>
            <w:vMerge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vMerge/>
            <w:shd w:val="clear" w:color="auto" w:fill="auto"/>
            <w:vAlign w:val="center"/>
          </w:tcPr>
          <w:p w:rsidR="00725159" w:rsidRPr="0032561F" w:rsidRDefault="00725159" w:rsidP="00930E5F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</w:rPr>
            </w:pPr>
          </w:p>
        </w:tc>
        <w:tc>
          <w:tcPr>
            <w:tcW w:w="6691" w:type="dxa"/>
            <w:shd w:val="clear" w:color="auto" w:fill="auto"/>
          </w:tcPr>
          <w:p w:rsidR="00725159" w:rsidRPr="00725159" w:rsidRDefault="00725159" w:rsidP="004F1098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рулона,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– </w:t>
            </w:r>
            <w:r w:rsidRPr="00725159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  <w:lang w:val="en-US"/>
              </w:rPr>
              <w:t>5</w:t>
            </w:r>
            <w:r w:rsidRPr="00725159">
              <w:rPr>
                <w:sz w:val="24"/>
                <w:szCs w:val="24"/>
              </w:rPr>
              <w:t xml:space="preserve"> ± 0,5 </w:t>
            </w:r>
          </w:p>
        </w:tc>
      </w:tr>
    </w:tbl>
    <w:p w:rsidR="008940A2" w:rsidRDefault="008940A2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p w:rsidR="00C36DF9" w:rsidRDefault="00725159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Рубемаст</w:t>
      </w:r>
      <w:proofErr w:type="spellEnd"/>
      <w:r w:rsidR="009B7BA1" w:rsidRPr="009B7BA1">
        <w:rPr>
          <w:sz w:val="24"/>
          <w:szCs w:val="24"/>
        </w:rPr>
        <w:t xml:space="preserve"> предназначены для работы в районах с умеренным климатом и промышленной атмосферой, как в закрытом помещении, так и на открытом воздухе.</w:t>
      </w:r>
      <w:proofErr w:type="gramEnd"/>
      <w:r w:rsidR="009B7BA1" w:rsidRPr="009B7BA1">
        <w:rPr>
          <w:sz w:val="24"/>
          <w:szCs w:val="24"/>
        </w:rPr>
        <w:t xml:space="preserve"> Рабочая температура – от -45</w:t>
      </w:r>
      <w:proofErr w:type="gramStart"/>
      <w:r w:rsidR="009B7BA1" w:rsidRPr="009B7BA1">
        <w:rPr>
          <w:sz w:val="24"/>
          <w:szCs w:val="24"/>
        </w:rPr>
        <w:t>°С</w:t>
      </w:r>
      <w:proofErr w:type="gramEnd"/>
      <w:r w:rsidR="009B7BA1" w:rsidRPr="009B7BA1">
        <w:rPr>
          <w:sz w:val="24"/>
          <w:szCs w:val="24"/>
        </w:rPr>
        <w:t xml:space="preserve"> до +45°С для исполнения У1 и от -10°С до +50°С для исполнения Т1. Высота установки </w:t>
      </w:r>
      <w:proofErr w:type="spellStart"/>
      <w:r w:rsidR="00FC5F19">
        <w:rPr>
          <w:sz w:val="24"/>
          <w:szCs w:val="24"/>
        </w:rPr>
        <w:t>рубемаста</w:t>
      </w:r>
      <w:proofErr w:type="spellEnd"/>
      <w:r w:rsidR="009B7BA1" w:rsidRPr="009B7BA1">
        <w:rPr>
          <w:sz w:val="24"/>
          <w:szCs w:val="24"/>
        </w:rPr>
        <w:t xml:space="preserve"> – не более 1000 м над уровнем моря. Относительная влажность воздуха – 100% при температуре +25°С.</w:t>
      </w:r>
    </w:p>
    <w:p w:rsidR="009B7BA1" w:rsidRDefault="009B7BA1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122A2F" w:rsidRDefault="00122A2F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612811" w:rsidP="000511B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CC7296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1134" w:firstLine="0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proofErr w:type="spellStart"/>
      <w:r w:rsidR="00725159">
        <w:rPr>
          <w:sz w:val="24"/>
          <w:szCs w:val="24"/>
        </w:rPr>
        <w:t>рубемаст</w:t>
      </w:r>
      <w:proofErr w:type="spellEnd"/>
      <w:r w:rsidRPr="00612811">
        <w:rPr>
          <w:sz w:val="24"/>
          <w:szCs w:val="24"/>
        </w:rPr>
        <w:t xml:space="preserve">, </w:t>
      </w:r>
      <w:proofErr w:type="gramStart"/>
      <w:r w:rsidRPr="00612811">
        <w:rPr>
          <w:sz w:val="24"/>
          <w:szCs w:val="24"/>
        </w:rPr>
        <w:t>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proofErr w:type="gramEnd"/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122CF0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proofErr w:type="spellStart"/>
      <w:r w:rsidR="00725159">
        <w:rPr>
          <w:sz w:val="24"/>
          <w:szCs w:val="24"/>
        </w:rPr>
        <w:t>рубемаст</w:t>
      </w:r>
      <w:proofErr w:type="spell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оборудования условиям эксплуатации и действующим отраслевым (национальным) требованиям; </w:t>
      </w:r>
    </w:p>
    <w:p w:rsidR="00612811" w:rsidRPr="00122CF0" w:rsidRDefault="00725159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рубемаст</w:t>
      </w:r>
      <w:proofErr w:type="spellEnd"/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63034A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30C39" w:rsidRDefault="00730C39" w:rsidP="00730C3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hanging="502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F8363D" w:rsidRPr="008B796D" w:rsidRDefault="00F8363D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842420">
        <w:rPr>
          <w:sz w:val="24"/>
          <w:szCs w:val="24"/>
        </w:rPr>
        <w:t>продукции</w:t>
      </w:r>
      <w:r w:rsidRPr="008B796D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8B796D" w:rsidRPr="008B796D">
        <w:rPr>
          <w:sz w:val="24"/>
          <w:szCs w:val="24"/>
        </w:rPr>
        <w:t>.</w:t>
      </w:r>
    </w:p>
    <w:p w:rsidR="00612811" w:rsidRDefault="00725159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Рубемаст</w:t>
      </w:r>
      <w:proofErr w:type="spellEnd"/>
      <w:r>
        <w:rPr>
          <w:sz w:val="24"/>
          <w:szCs w:val="24"/>
        </w:rPr>
        <w:t xml:space="preserve"> должен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>оответствовать требованиям</w:t>
      </w:r>
      <w:r w:rsidR="002C1597">
        <w:rPr>
          <w:sz w:val="24"/>
          <w:szCs w:val="24"/>
        </w:rPr>
        <w:t>:</w:t>
      </w:r>
      <w:r w:rsidR="00612811" w:rsidRPr="00FB7AEF">
        <w:rPr>
          <w:sz w:val="24"/>
          <w:szCs w:val="24"/>
        </w:rPr>
        <w:t xml:space="preserve"> </w:t>
      </w:r>
    </w:p>
    <w:p w:rsidR="002C1597" w:rsidRDefault="002C1597" w:rsidP="002C1597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ГОСТ 30244 Группа горючести Г4 </w:t>
      </w:r>
      <w:r w:rsidRPr="002C1597">
        <w:rPr>
          <w:sz w:val="24"/>
          <w:szCs w:val="24"/>
        </w:rPr>
        <w:br/>
      </w:r>
      <w:r>
        <w:rPr>
          <w:sz w:val="24"/>
          <w:szCs w:val="24"/>
        </w:rPr>
        <w:t xml:space="preserve">            –   ГОСТ 30402 Группа воспламеняемости ВЗ </w:t>
      </w:r>
      <w:r w:rsidRPr="002C1597">
        <w:rPr>
          <w:sz w:val="24"/>
          <w:szCs w:val="24"/>
        </w:rPr>
        <w:br/>
      </w:r>
      <w:r>
        <w:rPr>
          <w:sz w:val="24"/>
          <w:szCs w:val="24"/>
        </w:rPr>
        <w:t xml:space="preserve">            –   ГОСТ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51032 </w:t>
      </w:r>
      <w:r w:rsidRPr="002C1597">
        <w:rPr>
          <w:sz w:val="24"/>
          <w:szCs w:val="24"/>
        </w:rPr>
        <w:t>Групп</w:t>
      </w:r>
      <w:r>
        <w:rPr>
          <w:sz w:val="24"/>
          <w:szCs w:val="24"/>
        </w:rPr>
        <w:t xml:space="preserve">а распространения пламени РП4 </w:t>
      </w:r>
    </w:p>
    <w:p w:rsidR="002C1597" w:rsidRPr="002C1597" w:rsidRDefault="002C1597" w:rsidP="002C1597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C1597">
        <w:rPr>
          <w:sz w:val="24"/>
          <w:szCs w:val="24"/>
        </w:rPr>
        <w:t>ТУ 21-5744710-505-90</w:t>
      </w:r>
      <w:r>
        <w:rPr>
          <w:sz w:val="24"/>
          <w:szCs w:val="24"/>
        </w:rPr>
        <w:t xml:space="preserve"> </w:t>
      </w:r>
      <w:r w:rsidRPr="002C1597">
        <w:rPr>
          <w:sz w:val="24"/>
          <w:szCs w:val="24"/>
        </w:rPr>
        <w:t xml:space="preserve">Материал рулонный кровельный наплавляемый </w:t>
      </w:r>
      <w:proofErr w:type="spellStart"/>
      <w:r>
        <w:rPr>
          <w:sz w:val="24"/>
          <w:szCs w:val="24"/>
        </w:rPr>
        <w:t>р</w:t>
      </w:r>
      <w:r w:rsidRPr="002C1597">
        <w:rPr>
          <w:sz w:val="24"/>
          <w:szCs w:val="24"/>
        </w:rPr>
        <w:t>убемас</w:t>
      </w:r>
      <w:r>
        <w:rPr>
          <w:sz w:val="24"/>
          <w:szCs w:val="24"/>
        </w:rPr>
        <w:t>т</w:t>
      </w:r>
      <w:proofErr w:type="spellEnd"/>
    </w:p>
    <w:p w:rsidR="009B7BA1" w:rsidRDefault="00122CF0" w:rsidP="009B7BA1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12811" w:rsidRPr="00612811" w:rsidRDefault="00612811" w:rsidP="00CC7296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 w:rsidR="00EC05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 xml:space="preserve">ГОСТ 23216,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2E6C8A" w:rsidRPr="00EE30A8">
        <w:rPr>
          <w:color w:val="000000"/>
          <w:sz w:val="24"/>
          <w:szCs w:val="24"/>
        </w:rPr>
        <w:t xml:space="preserve"> </w:t>
      </w:r>
      <w:r w:rsidR="00C4476E" w:rsidRPr="00EE30A8">
        <w:rPr>
          <w:color w:val="000000"/>
          <w:sz w:val="24"/>
          <w:szCs w:val="24"/>
        </w:rPr>
        <w:t>–</w:t>
      </w:r>
      <w:r w:rsidR="002E6C8A" w:rsidRPr="00EE30A8">
        <w:rPr>
          <w:color w:val="000000"/>
          <w:sz w:val="24"/>
          <w:szCs w:val="24"/>
        </w:rPr>
        <w:t xml:space="preserve"> 96</w:t>
      </w:r>
      <w:r w:rsidR="006E54E9" w:rsidRPr="00C77848">
        <w:rPr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lastRenderedPageBreak/>
        <w:t>Правила приемки</w:t>
      </w:r>
      <w:r w:rsidR="00C4476E" w:rsidRPr="00C47A7D">
        <w:rPr>
          <w:sz w:val="24"/>
          <w:szCs w:val="24"/>
        </w:rPr>
        <w:t xml:space="preserve">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 w:rsidRPr="00C47A7D">
        <w:rPr>
          <w:sz w:val="24"/>
          <w:szCs w:val="24"/>
        </w:rPr>
        <w:t xml:space="preserve"> дол</w:t>
      </w:r>
      <w:r w:rsidR="000511B1">
        <w:rPr>
          <w:sz w:val="24"/>
          <w:szCs w:val="24"/>
        </w:rPr>
        <w:t xml:space="preserve">жны соответствовать требованиям </w:t>
      </w:r>
      <w:r w:rsidR="00266BBD">
        <w:rPr>
          <w:sz w:val="24"/>
          <w:szCs w:val="24"/>
        </w:rPr>
        <w:t>технических условий</w:t>
      </w:r>
      <w:r w:rsidR="00266BBD" w:rsidRPr="00266BBD">
        <w:rPr>
          <w:sz w:val="24"/>
          <w:szCs w:val="24"/>
        </w:rPr>
        <w:t xml:space="preserve"> изготовителя</w:t>
      </w:r>
      <w:r w:rsidR="00D37612" w:rsidRPr="00961849">
        <w:rPr>
          <w:sz w:val="24"/>
          <w:szCs w:val="24"/>
        </w:rPr>
        <w:t>.</w:t>
      </w:r>
    </w:p>
    <w:p w:rsidR="00DE0EA0" w:rsidRDefault="00122C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Способ у</w:t>
      </w:r>
      <w:r w:rsidR="00497866" w:rsidRPr="00122CF0">
        <w:rPr>
          <w:szCs w:val="24"/>
        </w:rPr>
        <w:t>кладк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и транспортировк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</w:t>
      </w:r>
      <w:proofErr w:type="spellStart"/>
      <w:r w:rsidR="00725159">
        <w:rPr>
          <w:szCs w:val="24"/>
        </w:rPr>
        <w:t>рубемаста</w:t>
      </w:r>
      <w:proofErr w:type="spellEnd"/>
      <w:r w:rsidR="00497866" w:rsidRPr="00122CF0">
        <w:rPr>
          <w:szCs w:val="24"/>
        </w:rPr>
        <w:t xml:space="preserve"> долж</w:t>
      </w:r>
      <w:r w:rsidRPr="00122CF0">
        <w:rPr>
          <w:szCs w:val="24"/>
        </w:rPr>
        <w:t>е</w:t>
      </w:r>
      <w:r w:rsidR="00497866" w:rsidRPr="00122CF0">
        <w:rPr>
          <w:szCs w:val="24"/>
        </w:rPr>
        <w:t xml:space="preserve">н предотвратить </w:t>
      </w:r>
      <w:r w:rsidR="00EC05CC" w:rsidRPr="00122CF0">
        <w:rPr>
          <w:szCs w:val="24"/>
        </w:rPr>
        <w:t>их</w:t>
      </w:r>
      <w:r w:rsidR="00497866" w:rsidRPr="00122CF0">
        <w:rPr>
          <w:szCs w:val="24"/>
        </w:rPr>
        <w:t xml:space="preserve"> повреждение или порчу во время перевозки</w:t>
      </w:r>
      <w:r w:rsidRPr="00122C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122CF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proofErr w:type="spellStart"/>
      <w:r w:rsidR="00725159">
        <w:rPr>
          <w:szCs w:val="24"/>
        </w:rPr>
        <w:t>рубемаста</w:t>
      </w:r>
      <w:proofErr w:type="spellEnd"/>
      <w:r>
        <w:rPr>
          <w:szCs w:val="24"/>
        </w:rPr>
        <w:t xml:space="preserve"> должна производиться в соответствии с требованиями нормативно-технической </w:t>
      </w:r>
      <w:r w:rsidR="00266BBD">
        <w:rPr>
          <w:szCs w:val="24"/>
        </w:rPr>
        <w:t>документации на конкретную марку</w:t>
      </w:r>
      <w:r>
        <w:rPr>
          <w:szCs w:val="24"/>
        </w:rPr>
        <w:t>.</w:t>
      </w:r>
    </w:p>
    <w:p w:rsidR="00F64478" w:rsidRDefault="00725159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proofErr w:type="spellStart"/>
      <w:r>
        <w:rPr>
          <w:szCs w:val="24"/>
        </w:rPr>
        <w:t>Рубемаст</w:t>
      </w:r>
      <w:proofErr w:type="spellEnd"/>
      <w:r w:rsidR="009D1FDC">
        <w:rPr>
          <w:szCs w:val="24"/>
        </w:rPr>
        <w:t xml:space="preserve"> и </w:t>
      </w:r>
      <w:r w:rsidR="000511B1">
        <w:rPr>
          <w:szCs w:val="24"/>
        </w:rPr>
        <w:t xml:space="preserve">его </w:t>
      </w:r>
      <w:r w:rsidR="009D1FDC">
        <w:rPr>
          <w:szCs w:val="24"/>
        </w:rPr>
        <w:t xml:space="preserve">части (при транспортировании </w:t>
      </w:r>
      <w:proofErr w:type="spellStart"/>
      <w:r>
        <w:rPr>
          <w:szCs w:val="24"/>
        </w:rPr>
        <w:t>рубемаста</w:t>
      </w:r>
      <w:proofErr w:type="spellEnd"/>
      <w:r w:rsidR="009D1FDC">
        <w:rPr>
          <w:szCs w:val="24"/>
        </w:rPr>
        <w:t xml:space="preserve"> в частично разобранном виде) должны быть для транспортирования упакованы в соответствие с требованиями ГОСТ 23216, ГОСТ 16511 и ГОСТ 2991.</w:t>
      </w:r>
    </w:p>
    <w:p w:rsidR="0024201B" w:rsidRPr="00961849" w:rsidRDefault="0024201B" w:rsidP="000511B1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proofErr w:type="spellStart"/>
      <w:r w:rsidR="00725159">
        <w:rPr>
          <w:szCs w:val="24"/>
        </w:rPr>
        <w:t>рубемаста</w:t>
      </w:r>
      <w:proofErr w:type="spellEnd"/>
      <w:r w:rsidRPr="00961849">
        <w:rPr>
          <w:szCs w:val="24"/>
        </w:rPr>
        <w:t xml:space="preserve"> должна подвергаться приемо-сдаточным испытаниям </w:t>
      </w:r>
      <w:r w:rsidR="000511B1">
        <w:rPr>
          <w:szCs w:val="24"/>
        </w:rPr>
        <w:t xml:space="preserve">в соответствие с </w:t>
      </w:r>
      <w:r w:rsidR="00B16083">
        <w:rPr>
          <w:szCs w:val="24"/>
        </w:rPr>
        <w:t>техническими условиями изготовителя</w:t>
      </w:r>
      <w:r w:rsidR="00DE0EA0" w:rsidRPr="00961849">
        <w:rPr>
          <w:szCs w:val="24"/>
        </w:rPr>
        <w:t>.</w:t>
      </w:r>
    </w:p>
    <w:p w:rsidR="00AC31A0" w:rsidRPr="00B85AF2" w:rsidRDefault="005B620C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B85AF2">
        <w:rPr>
          <w:szCs w:val="24"/>
        </w:rPr>
        <w:t>.</w:t>
      </w:r>
      <w:r w:rsidR="008B796D">
        <w:rPr>
          <w:szCs w:val="24"/>
        </w:rPr>
        <w:t>6</w:t>
      </w:r>
      <w:r w:rsidR="00AC31A0" w:rsidRPr="00B85AF2">
        <w:rPr>
          <w:szCs w:val="24"/>
        </w:rPr>
        <w:t xml:space="preserve">. В комплект поставки </w:t>
      </w:r>
      <w:proofErr w:type="spellStart"/>
      <w:r w:rsidR="00725159">
        <w:rPr>
          <w:szCs w:val="24"/>
        </w:rPr>
        <w:t>рубемаста</w:t>
      </w:r>
      <w:proofErr w:type="spellEnd"/>
      <w:r w:rsidR="00AC31A0" w:rsidRPr="00B85AF2">
        <w:rPr>
          <w:szCs w:val="24"/>
        </w:rPr>
        <w:t xml:space="preserve"> должно входить: </w:t>
      </w:r>
    </w:p>
    <w:p w:rsidR="000511B1" w:rsidRPr="000511B1" w:rsidRDefault="00725159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proofErr w:type="spellStart"/>
      <w:r>
        <w:rPr>
          <w:szCs w:val="24"/>
        </w:rPr>
        <w:t>рубемаст</w:t>
      </w:r>
      <w:proofErr w:type="spellEnd"/>
      <w:r w:rsidR="000511B1" w:rsidRPr="000511B1">
        <w:rPr>
          <w:szCs w:val="24"/>
        </w:rPr>
        <w:t>;</w:t>
      </w:r>
    </w:p>
    <w:p w:rsidR="000511B1" w:rsidRP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 xml:space="preserve">паспорт с результатами приемосдаточных испытаний (на каждый </w:t>
      </w:r>
      <w:proofErr w:type="spellStart"/>
      <w:r w:rsidR="00725159">
        <w:rPr>
          <w:szCs w:val="24"/>
        </w:rPr>
        <w:t>рубемаст</w:t>
      </w:r>
      <w:proofErr w:type="spellEnd"/>
      <w:r w:rsidRPr="000511B1">
        <w:rPr>
          <w:szCs w:val="24"/>
        </w:rPr>
        <w:t>);</w:t>
      </w:r>
    </w:p>
    <w:p w:rsidR="000511B1" w:rsidRDefault="000511B1" w:rsidP="000511B1">
      <w:pPr>
        <w:pStyle w:val="BodyText21"/>
        <w:numPr>
          <w:ilvl w:val="0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511B1">
        <w:rPr>
          <w:szCs w:val="24"/>
        </w:rPr>
        <w:t>руководство по монтажу и эксплуатации (на группу поставляемых однотипных аппаратов).</w:t>
      </w:r>
    </w:p>
    <w:p w:rsidR="00CB4D02" w:rsidRDefault="005B620C" w:rsidP="000511B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>2</w:t>
      </w:r>
      <w:r w:rsidR="00CB4D02" w:rsidRPr="00CB4D02">
        <w:rPr>
          <w:szCs w:val="24"/>
        </w:rPr>
        <w:t>.</w:t>
      </w:r>
      <w:r w:rsidR="008B796D">
        <w:rPr>
          <w:szCs w:val="24"/>
        </w:rPr>
        <w:t>7</w:t>
      </w:r>
      <w:r w:rsidR="00CB4D02" w:rsidRPr="00CB4D02">
        <w:rPr>
          <w:szCs w:val="24"/>
        </w:rPr>
        <w:t xml:space="preserve">. Срок изготовления </w:t>
      </w:r>
      <w:proofErr w:type="spellStart"/>
      <w:r w:rsidR="00725159">
        <w:rPr>
          <w:szCs w:val="24"/>
        </w:rPr>
        <w:t>рубемаста</w:t>
      </w:r>
      <w:proofErr w:type="spellEnd"/>
      <w:r w:rsidR="00842420">
        <w:rPr>
          <w:szCs w:val="24"/>
        </w:rPr>
        <w:t xml:space="preserve"> </w:t>
      </w:r>
      <w:r w:rsidR="00CB4D02" w:rsidRPr="00CB4D02">
        <w:rPr>
          <w:szCs w:val="24"/>
        </w:rPr>
        <w:t>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Гарантия на поставляемое оборудование должна распространяться не менее</w:t>
      </w:r>
      <w:proofErr w:type="gramStart"/>
      <w:r w:rsidR="00A2513F">
        <w:rPr>
          <w:sz w:val="24"/>
          <w:szCs w:val="24"/>
        </w:rPr>
        <w:t>,</w:t>
      </w:r>
      <w:proofErr w:type="gramEnd"/>
      <w:r w:rsidRPr="000511B1">
        <w:rPr>
          <w:sz w:val="24"/>
          <w:szCs w:val="24"/>
        </w:rPr>
        <w:t xml:space="preserve"> чем на </w:t>
      </w:r>
      <w:r w:rsidR="00842420">
        <w:rPr>
          <w:sz w:val="24"/>
          <w:szCs w:val="24"/>
        </w:rPr>
        <w:t>60</w:t>
      </w:r>
      <w:r w:rsidR="009B7BA1">
        <w:rPr>
          <w:sz w:val="24"/>
          <w:szCs w:val="24"/>
        </w:rPr>
        <w:t xml:space="preserve"> </w:t>
      </w:r>
      <w:r w:rsidRPr="000511B1">
        <w:rPr>
          <w:sz w:val="24"/>
          <w:szCs w:val="24"/>
        </w:rPr>
        <w:t>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Покупателем, устранять дефекты в поставляемом оборудовании,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511B1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</w:t>
      </w:r>
      <w:r w:rsidR="00842420">
        <w:rPr>
          <w:sz w:val="24"/>
          <w:szCs w:val="24"/>
        </w:rPr>
        <w:t>5</w:t>
      </w:r>
      <w:r w:rsidRPr="000511B1">
        <w:rPr>
          <w:sz w:val="24"/>
          <w:szCs w:val="24"/>
        </w:rPr>
        <w:t xml:space="preserve"> лет.</w:t>
      </w:r>
      <w:r w:rsidRPr="000511B1">
        <w:rPr>
          <w:sz w:val="24"/>
          <w:szCs w:val="24"/>
        </w:rPr>
        <w:tab/>
      </w:r>
    </w:p>
    <w:p w:rsidR="000511B1" w:rsidRPr="00612811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B16083">
        <w:rPr>
          <w:sz w:val="24"/>
          <w:szCs w:val="24"/>
        </w:rPr>
        <w:t>технических условий изготовителя</w:t>
      </w:r>
      <w:r w:rsidR="005C1050" w:rsidRPr="000511B1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proofErr w:type="spellStart"/>
      <w:r w:rsidR="00725159">
        <w:rPr>
          <w:sz w:val="24"/>
          <w:szCs w:val="24"/>
        </w:rPr>
        <w:t>рубемаст</w:t>
      </w:r>
      <w:proofErr w:type="spellEnd"/>
      <w:r w:rsidR="00897389">
        <w:rPr>
          <w:sz w:val="24"/>
          <w:szCs w:val="24"/>
        </w:rPr>
        <w:t xml:space="preserve"> 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производится непосредственно на </w:t>
      </w:r>
      <w:proofErr w:type="gramStart"/>
      <w:r w:rsidRPr="007B02F8">
        <w:rPr>
          <w:sz w:val="24"/>
          <w:szCs w:val="24"/>
        </w:rPr>
        <w:t>изделии</w:t>
      </w:r>
      <w:proofErr w:type="gramEnd"/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</w:t>
      </w:r>
      <w:r w:rsidR="00842420">
        <w:rPr>
          <w:sz w:val="24"/>
          <w:szCs w:val="24"/>
        </w:rPr>
        <w:t xml:space="preserve">и, транспортировании и хранении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>
        <w:rPr>
          <w:sz w:val="24"/>
          <w:szCs w:val="24"/>
        </w:rPr>
        <w:t xml:space="preserve"> в режимах и условиях, установленных </w:t>
      </w:r>
      <w:r w:rsidR="00395E7A">
        <w:rPr>
          <w:sz w:val="24"/>
          <w:szCs w:val="24"/>
        </w:rPr>
        <w:t>стандартами или техническими условиями конкретны</w:t>
      </w:r>
      <w:r w:rsidR="00B16083">
        <w:rPr>
          <w:sz w:val="24"/>
          <w:szCs w:val="24"/>
        </w:rPr>
        <w:t>е</w:t>
      </w:r>
      <w:r w:rsidR="00395E7A">
        <w:rPr>
          <w:sz w:val="24"/>
          <w:szCs w:val="24"/>
        </w:rPr>
        <w:t xml:space="preserve"> сери</w:t>
      </w:r>
      <w:r w:rsidR="00B16083">
        <w:rPr>
          <w:sz w:val="24"/>
          <w:szCs w:val="24"/>
        </w:rPr>
        <w:t>и</w:t>
      </w:r>
      <w:r w:rsidR="00395E7A">
        <w:rPr>
          <w:sz w:val="24"/>
          <w:szCs w:val="24"/>
        </w:rPr>
        <w:t xml:space="preserve"> и тип</w:t>
      </w:r>
      <w:r w:rsidR="00B16083">
        <w:rPr>
          <w:sz w:val="24"/>
          <w:szCs w:val="24"/>
        </w:rPr>
        <w:t>ы</w:t>
      </w:r>
      <w:r w:rsidR="00395E7A">
        <w:rPr>
          <w:sz w:val="24"/>
          <w:szCs w:val="24"/>
        </w:rPr>
        <w:t>.</w:t>
      </w:r>
    </w:p>
    <w:p w:rsidR="000511B1" w:rsidRPr="000511B1" w:rsidRDefault="00B16083" w:rsidP="000511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 каждом </w:t>
      </w:r>
      <w:r w:rsidR="00842420">
        <w:rPr>
          <w:sz w:val="24"/>
          <w:szCs w:val="24"/>
        </w:rPr>
        <w:t>изделии</w:t>
      </w:r>
      <w:r w:rsidR="000511B1" w:rsidRPr="000511B1">
        <w:rPr>
          <w:sz w:val="24"/>
          <w:szCs w:val="24"/>
        </w:rPr>
        <w:t xml:space="preserve"> должны быть указаны: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товарный знак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 xml:space="preserve">условное обозначение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 w:rsidRPr="000511B1">
        <w:rPr>
          <w:sz w:val="24"/>
          <w:szCs w:val="24"/>
        </w:rPr>
        <w:t>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порядковый номер по системе нумерации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номинальная частота в герцах;</w:t>
      </w:r>
    </w:p>
    <w:p w:rsidR="000511B1" w:rsidRDefault="00B16083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год выпуска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 w:rsidR="000511B1" w:rsidRPr="000511B1">
        <w:rPr>
          <w:sz w:val="24"/>
          <w:szCs w:val="24"/>
        </w:rPr>
        <w:t>.</w:t>
      </w:r>
    </w:p>
    <w:p w:rsidR="004F4E9E" w:rsidRDefault="004F4E9E" w:rsidP="000511B1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proofErr w:type="spellStart"/>
      <w:r w:rsidR="00725159">
        <w:rPr>
          <w:sz w:val="24"/>
          <w:szCs w:val="24"/>
        </w:rPr>
        <w:t>рубемаста</w:t>
      </w:r>
      <w:proofErr w:type="spellEnd"/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D9751E">
        <w:rPr>
          <w:sz w:val="24"/>
          <w:szCs w:val="24"/>
        </w:rPr>
        <w:t>-2006</w:t>
      </w:r>
      <w:r w:rsidRPr="00D9751E">
        <w:rPr>
          <w:sz w:val="24"/>
          <w:szCs w:val="24"/>
        </w:rPr>
        <w:t xml:space="preserve"> по монтажу</w:t>
      </w:r>
      <w:r w:rsidRPr="00C21AF8">
        <w:rPr>
          <w:sz w:val="24"/>
          <w:szCs w:val="24"/>
        </w:rPr>
        <w:t>, обеспечению правильной и безопасной эксплуатации, технического обслуживания поставляем</w:t>
      </w:r>
      <w:r w:rsidR="00154336">
        <w:rPr>
          <w:sz w:val="24"/>
          <w:szCs w:val="24"/>
        </w:rPr>
        <w:t>ых</w:t>
      </w:r>
      <w:r w:rsidRPr="00C21AF8">
        <w:rPr>
          <w:sz w:val="24"/>
          <w:szCs w:val="24"/>
        </w:rPr>
        <w:t xml:space="preserve"> </w:t>
      </w:r>
      <w:r w:rsidR="00842420">
        <w:rPr>
          <w:sz w:val="24"/>
          <w:szCs w:val="24"/>
        </w:rPr>
        <w:t>изделий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proofErr w:type="spellStart"/>
      <w:r w:rsidR="00725159">
        <w:rPr>
          <w:szCs w:val="24"/>
        </w:rPr>
        <w:t>рубемаста</w:t>
      </w:r>
      <w:proofErr w:type="spellEnd"/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5C1050">
      <w:headerReference w:type="even" r:id="rId8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597" w:rsidRDefault="002C1597">
      <w:r>
        <w:separator/>
      </w:r>
    </w:p>
  </w:endnote>
  <w:endnote w:type="continuationSeparator" w:id="0">
    <w:p w:rsidR="002C1597" w:rsidRDefault="002C1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597" w:rsidRDefault="002C1597">
      <w:r>
        <w:separator/>
      </w:r>
    </w:p>
  </w:footnote>
  <w:footnote w:type="continuationSeparator" w:id="0">
    <w:p w:rsidR="002C1597" w:rsidRDefault="002C1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597" w:rsidRDefault="001F06D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159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1597">
      <w:rPr>
        <w:rStyle w:val="a7"/>
        <w:noProof/>
      </w:rPr>
      <w:t>1</w:t>
    </w:r>
    <w:r>
      <w:rPr>
        <w:rStyle w:val="a7"/>
      </w:rPr>
      <w:fldChar w:fldCharType="end"/>
    </w:r>
  </w:p>
  <w:p w:rsidR="002C1597" w:rsidRDefault="002C1597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04E7C"/>
    <w:multiLevelType w:val="hybridMultilevel"/>
    <w:tmpl w:val="7196E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A82001"/>
    <w:multiLevelType w:val="hybridMultilevel"/>
    <w:tmpl w:val="E23490AC"/>
    <w:lvl w:ilvl="0" w:tplc="A58A46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030B19"/>
    <w:multiLevelType w:val="multilevel"/>
    <w:tmpl w:val="C5E8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3"/>
  </w:num>
  <w:num w:numId="5">
    <w:abstractNumId w:val="13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8"/>
  </w:num>
  <w:num w:numId="19">
    <w:abstractNumId w:val="20"/>
  </w:num>
  <w:num w:numId="20">
    <w:abstractNumId w:val="16"/>
  </w:num>
  <w:num w:numId="21">
    <w:abstractNumId w:val="19"/>
  </w:num>
  <w:num w:numId="22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404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4749"/>
    <w:rsid w:val="0006507A"/>
    <w:rsid w:val="00071958"/>
    <w:rsid w:val="0007491B"/>
    <w:rsid w:val="000754B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732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A2F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6DB"/>
    <w:rsid w:val="001F090B"/>
    <w:rsid w:val="001F19B0"/>
    <w:rsid w:val="001F5609"/>
    <w:rsid w:val="001F5706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BBD"/>
    <w:rsid w:val="00266EA4"/>
    <w:rsid w:val="00267155"/>
    <w:rsid w:val="00267C77"/>
    <w:rsid w:val="00270EC1"/>
    <w:rsid w:val="00272893"/>
    <w:rsid w:val="00274583"/>
    <w:rsid w:val="002761C6"/>
    <w:rsid w:val="00277523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597"/>
    <w:rsid w:val="002C1AA6"/>
    <w:rsid w:val="002C1D09"/>
    <w:rsid w:val="002C3611"/>
    <w:rsid w:val="002C4B0C"/>
    <w:rsid w:val="002C5858"/>
    <w:rsid w:val="002C6308"/>
    <w:rsid w:val="002C78DB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1F"/>
    <w:rsid w:val="00325640"/>
    <w:rsid w:val="003270AA"/>
    <w:rsid w:val="003317E2"/>
    <w:rsid w:val="00331BAE"/>
    <w:rsid w:val="00334053"/>
    <w:rsid w:val="0033432F"/>
    <w:rsid w:val="0033682D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0D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60E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7205"/>
    <w:rsid w:val="0043769D"/>
    <w:rsid w:val="00437D8C"/>
    <w:rsid w:val="00440597"/>
    <w:rsid w:val="00440D61"/>
    <w:rsid w:val="00440D8B"/>
    <w:rsid w:val="0044147D"/>
    <w:rsid w:val="004437D3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6AC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056"/>
    <w:rsid w:val="00487402"/>
    <w:rsid w:val="00490EA7"/>
    <w:rsid w:val="00492EC7"/>
    <w:rsid w:val="004930E8"/>
    <w:rsid w:val="00497866"/>
    <w:rsid w:val="00497F02"/>
    <w:rsid w:val="004A129F"/>
    <w:rsid w:val="004A353B"/>
    <w:rsid w:val="004A359B"/>
    <w:rsid w:val="004A3D52"/>
    <w:rsid w:val="004A668C"/>
    <w:rsid w:val="004A7ACD"/>
    <w:rsid w:val="004B3E76"/>
    <w:rsid w:val="004B45B7"/>
    <w:rsid w:val="004B4761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6776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1098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2E17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DB6"/>
    <w:rsid w:val="005836CD"/>
    <w:rsid w:val="00584BF8"/>
    <w:rsid w:val="00584EEB"/>
    <w:rsid w:val="00584F3F"/>
    <w:rsid w:val="005859D2"/>
    <w:rsid w:val="00585CB6"/>
    <w:rsid w:val="0058755C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5E05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1C8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25159"/>
    <w:rsid w:val="00730C39"/>
    <w:rsid w:val="0073178E"/>
    <w:rsid w:val="007326A6"/>
    <w:rsid w:val="007326BC"/>
    <w:rsid w:val="00732BFD"/>
    <w:rsid w:val="00732C5D"/>
    <w:rsid w:val="0073392D"/>
    <w:rsid w:val="00733D68"/>
    <w:rsid w:val="00734A03"/>
    <w:rsid w:val="00734B51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5C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F9"/>
    <w:rsid w:val="0083624E"/>
    <w:rsid w:val="008363D0"/>
    <w:rsid w:val="008363E5"/>
    <w:rsid w:val="00836F9F"/>
    <w:rsid w:val="0083734E"/>
    <w:rsid w:val="00841A2F"/>
    <w:rsid w:val="00841EA2"/>
    <w:rsid w:val="00842420"/>
    <w:rsid w:val="0084285E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0A2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0E5F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B00"/>
    <w:rsid w:val="009520A3"/>
    <w:rsid w:val="009537B9"/>
    <w:rsid w:val="009538B8"/>
    <w:rsid w:val="00954424"/>
    <w:rsid w:val="00955E24"/>
    <w:rsid w:val="00955E6D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B7BA1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23D8"/>
    <w:rsid w:val="009F3A34"/>
    <w:rsid w:val="009F3FFE"/>
    <w:rsid w:val="009F4485"/>
    <w:rsid w:val="009F46FA"/>
    <w:rsid w:val="009F4B0F"/>
    <w:rsid w:val="009F4B21"/>
    <w:rsid w:val="009F4B82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477A"/>
    <w:rsid w:val="00A2513F"/>
    <w:rsid w:val="00A25298"/>
    <w:rsid w:val="00A2715F"/>
    <w:rsid w:val="00A27203"/>
    <w:rsid w:val="00A303EB"/>
    <w:rsid w:val="00A305DC"/>
    <w:rsid w:val="00A3087E"/>
    <w:rsid w:val="00A31AEC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59C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20B1"/>
    <w:rsid w:val="00AE2CE9"/>
    <w:rsid w:val="00AE3899"/>
    <w:rsid w:val="00AE4642"/>
    <w:rsid w:val="00AE503B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83"/>
    <w:rsid w:val="00B23B16"/>
    <w:rsid w:val="00B24C00"/>
    <w:rsid w:val="00B31336"/>
    <w:rsid w:val="00B3141F"/>
    <w:rsid w:val="00B322C8"/>
    <w:rsid w:val="00B3364A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E66"/>
    <w:rsid w:val="00BD1C51"/>
    <w:rsid w:val="00BD268B"/>
    <w:rsid w:val="00BD2CC9"/>
    <w:rsid w:val="00BD634D"/>
    <w:rsid w:val="00BD705D"/>
    <w:rsid w:val="00BD7639"/>
    <w:rsid w:val="00BE0260"/>
    <w:rsid w:val="00BE2C21"/>
    <w:rsid w:val="00BE3234"/>
    <w:rsid w:val="00BE3435"/>
    <w:rsid w:val="00BE46D7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0A7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D7A"/>
    <w:rsid w:val="00CD7F57"/>
    <w:rsid w:val="00CE1406"/>
    <w:rsid w:val="00CE1461"/>
    <w:rsid w:val="00CE186F"/>
    <w:rsid w:val="00CE3451"/>
    <w:rsid w:val="00CE4722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4D0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0CD1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AEB"/>
    <w:rsid w:val="00FC5F19"/>
    <w:rsid w:val="00FC63AA"/>
    <w:rsid w:val="00FC77BE"/>
    <w:rsid w:val="00FC7F37"/>
    <w:rsid w:val="00FD1036"/>
    <w:rsid w:val="00FD44AD"/>
    <w:rsid w:val="00FE0188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7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1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50B77-AEF2-4987-B6F9-452EA6E9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1001</Words>
  <Characters>7377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vnukov.da</cp:lastModifiedBy>
  <cp:revision>5</cp:revision>
  <cp:lastPrinted>2010-09-30T14:29:00Z</cp:lastPrinted>
  <dcterms:created xsi:type="dcterms:W3CDTF">2015-02-17T06:58:00Z</dcterms:created>
  <dcterms:modified xsi:type="dcterms:W3CDTF">2015-02-17T07:57:00Z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